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6B5F8A" w:rsidRDefault="00560F4A" w:rsidP="00FB7979">
      <w:pPr>
        <w:ind w:right="-1350"/>
        <w:rPr>
          <w:rFonts w:ascii="Times New Roman" w:hAnsi="Times New Roman"/>
          <w:sz w:val="24"/>
          <w:szCs w:val="24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Heading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6B5F8A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ГОДИШЊИ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) ПЛАН РАДА НАСТАВНИКА ЗА ШКОЛСКУ </w:t>
      </w:r>
      <w:r w:rsidR="002A69C5">
        <w:rPr>
          <w:rFonts w:ascii="Times New Roman" w:hAnsi="Times New Roman"/>
          <w:b/>
          <w:sz w:val="24"/>
          <w:szCs w:val="24"/>
        </w:rPr>
        <w:t>2024/2025.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="005F4F6B" w:rsidRPr="00D51A58">
        <w:rPr>
          <w:rFonts w:ascii="Times New Roman" w:hAnsi="Times New Roman"/>
          <w:lang w:val="sr-Cyrl-CS"/>
        </w:rPr>
        <w:t xml:space="preserve">5; 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2A69C5">
        <w:rPr>
          <w:rFonts w:ascii="Times New Roman" w:hAnsi="Times New Roman"/>
        </w:rPr>
        <w:t>16</w:t>
      </w:r>
      <w:r w:rsidR="005F4F6B" w:rsidRPr="00D51A58">
        <w:rPr>
          <w:rFonts w:ascii="Times New Roman" w:hAnsi="Times New Roman"/>
        </w:rPr>
        <w:t xml:space="preserve">5                              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r w:rsidRPr="00D51A58">
        <w:rPr>
          <w:rFonts w:ascii="Times New Roman" w:hAnsi="Times New Roman"/>
          <w:b/>
        </w:rPr>
        <w:t xml:space="preserve">Циљеви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D63E19">
        <w:rPr>
          <w:rFonts w:ascii="Times New Roman" w:hAnsi="Times New Roman"/>
        </w:rPr>
        <w:t xml:space="preserve"> у</w:t>
      </w:r>
      <w:r w:rsidR="005F4F6B" w:rsidRPr="00D51A58">
        <w:rPr>
          <w:rFonts w:ascii="Times New Roman" w:hAnsi="Times New Roman"/>
        </w:rPr>
        <w:t xml:space="preserve">напређивање језичке и функционалне писмености; стицање и неговање језичке и књижевне културе; оспособљавање за тумачење и вредновање књижевних дела; афирмисање и прихватање вредности хуманистичког образовања и васпитања ученика; развијање личног, националног и културног идентитета, љубави према матерњем језику, традицији и култури српског народа и етничких заједница.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2718"/>
        <w:gridCol w:w="569"/>
        <w:gridCol w:w="296"/>
        <w:gridCol w:w="273"/>
        <w:gridCol w:w="569"/>
        <w:gridCol w:w="569"/>
        <w:gridCol w:w="569"/>
        <w:gridCol w:w="569"/>
        <w:gridCol w:w="569"/>
        <w:gridCol w:w="569"/>
        <w:gridCol w:w="569"/>
        <w:gridCol w:w="865"/>
        <w:gridCol w:w="2390"/>
        <w:gridCol w:w="15"/>
        <w:gridCol w:w="1995"/>
        <w:gridCol w:w="17"/>
      </w:tblGrid>
      <w:tr w:rsidR="00785708" w:rsidRPr="00D51A58" w:rsidTr="00C17D5B">
        <w:trPr>
          <w:trHeight w:val="55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63E19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</w:t>
            </w:r>
            <w:r w:rsidR="00D63E19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Предметна област</w:t>
            </w:r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r w:rsidRPr="00D51A58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</w:t>
            </w:r>
            <w:ins w:id="0" w:author="Gordana Ilić" w:date="2022-08-30T16:26:00Z">
              <w:r>
                <w:rPr>
                  <w:rFonts w:ascii="Times New Roman" w:hAnsi="Times New Roman"/>
                  <w:b/>
                </w:rPr>
                <w:t>-</w:t>
              </w:r>
            </w:ins>
            <w:r w:rsidRPr="00D51A58">
              <w:rPr>
                <w:rFonts w:ascii="Times New Roman" w:hAnsi="Times New Roman"/>
                <w:b/>
              </w:rPr>
              <w:t>пно</w:t>
            </w:r>
          </w:p>
        </w:tc>
        <w:tc>
          <w:tcPr>
            <w:tcW w:w="740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Образовни стандарди на којима је фокус учења предмета у овом разреду приказани по темама (шифре)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</w:tr>
      <w:tr w:rsidR="00785708" w:rsidRPr="00D51A58" w:rsidTr="00C17D5B">
        <w:trPr>
          <w:gridAfter w:val="1"/>
          <w:wAfter w:w="17" w:type="dxa"/>
          <w:trHeight w:val="2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5708" w:rsidRPr="00D51A58" w:rsidTr="00C17D5B">
        <w:trPr>
          <w:gridAfter w:val="1"/>
          <w:wAfter w:w="17" w:type="dxa"/>
          <w:trHeight w:val="7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6A7CEA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14586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540844" w:rsidRDefault="00785708" w:rsidP="00540844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СЈК.1.1.5, СЈК.1.1.6, СЈК.2.1.1, СЈК. 2.1.4, СЈК. 2.1.5, СЈК. 2.1.6,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СЈК.1.3.1. СЈК.2.3.2. СЈК.3.1.3, СЈК.3.1.4. </w:t>
            </w:r>
          </w:p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>-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Комуникација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Рад с подацима и информацијама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Дигитална компетенција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Сарадња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Одговорно учешће у демократском друштву</w:t>
            </w:r>
          </w:p>
          <w:p w:rsidR="00B348CC" w:rsidRPr="00B348CC" w:rsidRDefault="00B348CC" w:rsidP="00B348CC">
            <w:pPr>
              <w:keepNext/>
              <w:keepLines/>
              <w:spacing w:after="94" w:line="252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348CC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5A216E" w:rsidRPr="005A216E" w:rsidRDefault="00B348CC" w:rsidP="00B348CC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FF0000"/>
              </w:rPr>
            </w:pPr>
            <w:r w:rsidRPr="00B348CC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Pr="00B348CC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</w:tc>
      </w:tr>
      <w:tr w:rsidR="00785708" w:rsidRPr="00D51A58" w:rsidTr="00C17D5B">
        <w:trPr>
          <w:gridAfter w:val="1"/>
          <w:wAfter w:w="17" w:type="dxa"/>
          <w:trHeight w:val="28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14586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СЈК.1.2.1. СЈК.1.2.2 СЈК.1.2.3. СЈК.1.2.4. СЈК.1.2.6. СЈК.1.2.7. СЈК.1.2.9. СЈК.2.2.1. СЈК.2.2.2. СЈК.2.2.3. СЈК.2.2.4. СЈК.2.2.7. СЈК.2.2.9. СЈК.3.2.1. СЈК.3.2.2. СЈК.3.2.6. СЈК.3.2.7. СЈК.3.2.9.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785708" w:rsidRDefault="00B348CC" w:rsidP="00B348CC">
            <w:pPr>
              <w:keepNext/>
              <w:keepLines/>
              <w:spacing w:after="94" w:line="254" w:lineRule="auto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  <w:lang/>
              </w:rPr>
              <w:t>-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Комуникација</w:t>
            </w:r>
          </w:p>
          <w:p w:rsidR="00785708" w:rsidRDefault="00B348CC" w:rsidP="00B348CC">
            <w:pPr>
              <w:keepNext/>
              <w:keepLines/>
              <w:spacing w:after="94" w:line="254" w:lineRule="auto"/>
              <w:ind w:left="-14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  <w:lang/>
              </w:rPr>
              <w:t>-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Рад с подацима и информацијама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Дигитална компетенција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Решавање проблема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Сарадња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Одговорно учешће у демократском друштву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Одговоран однос према здрављу</w:t>
            </w:r>
          </w:p>
          <w:p w:rsidR="00785708" w:rsidRDefault="00B348CC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Одговоран однос према околини</w:t>
            </w:r>
          </w:p>
          <w:p w:rsidR="00785708" w:rsidRPr="000C7355" w:rsidRDefault="00B348CC" w:rsidP="00E006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Естетичка компетенција</w:t>
            </w:r>
          </w:p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85708" w:rsidRPr="00D51A58" w:rsidTr="00C17D5B">
        <w:trPr>
          <w:gridAfter w:val="1"/>
          <w:wAfter w:w="17" w:type="dxa"/>
          <w:trHeight w:val="21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5758BD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CD3063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7E004E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708" w:rsidRPr="00D51A58" w:rsidRDefault="0014586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5A5A38" w:rsidRDefault="0078570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785708" w:rsidRPr="005A5A38" w:rsidRDefault="0078570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785708" w:rsidRPr="005A5A38" w:rsidRDefault="0078570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785708" w:rsidRPr="00746153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85708" w:rsidRDefault="00DB2461" w:rsidP="00DB2461">
            <w:pPr>
              <w:keepNext/>
              <w:keepLines/>
              <w:spacing w:after="94" w:line="254" w:lineRule="auto"/>
              <w:ind w:left="-14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-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Компетенција за целоживотно учење</w:t>
            </w:r>
          </w:p>
          <w:p w:rsidR="00785708" w:rsidRDefault="00DB2461" w:rsidP="00DB2461">
            <w:pPr>
              <w:keepNext/>
              <w:keepLines/>
              <w:spacing w:after="94" w:line="254" w:lineRule="auto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  <w:lang/>
              </w:rPr>
              <w:t>-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Комуникација</w:t>
            </w:r>
          </w:p>
          <w:p w:rsidR="00785708" w:rsidRDefault="00DB2461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Рад с подацима и информацијама</w:t>
            </w:r>
          </w:p>
          <w:p w:rsidR="00785708" w:rsidRDefault="00DB2461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-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 Решавање проблема</w:t>
            </w:r>
          </w:p>
          <w:p w:rsidR="00785708" w:rsidRDefault="00DB2461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Сарадња</w:t>
            </w:r>
          </w:p>
          <w:p w:rsidR="00785708" w:rsidRDefault="00DB2461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- </w:t>
            </w:r>
            <w:bookmarkStart w:id="1" w:name="_GoBack"/>
            <w:bookmarkEnd w:id="1"/>
            <w:r w:rsidR="00785708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Одговорно учешће у демократском друштву</w:t>
            </w:r>
          </w:p>
          <w:p w:rsidR="00B348CC" w:rsidRPr="00B348CC" w:rsidRDefault="00B348CC" w:rsidP="00B348CC">
            <w:pPr>
              <w:keepNext/>
              <w:keepLines/>
              <w:spacing w:after="94" w:line="252" w:lineRule="auto"/>
              <w:ind w:left="-4" w:hanging="10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348CC">
              <w:rPr>
                <w:rFonts w:ascii="Times New Roman" w:eastAsia="Times New Roman" w:hAnsi="Times New Roman"/>
                <w:sz w:val="16"/>
                <w:szCs w:val="16"/>
              </w:rPr>
              <w:t>- Предузимљивост</w:t>
            </w:r>
          </w:p>
          <w:p w:rsidR="00785708" w:rsidRPr="005A216E" w:rsidRDefault="00B348CC" w:rsidP="00B348C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8CC">
              <w:rPr>
                <w:rFonts w:ascii="Times New Roman" w:eastAsia="Times New Roman" w:hAnsi="Times New Roman"/>
                <w:sz w:val="16"/>
                <w:szCs w:val="16"/>
                <w:lang/>
              </w:rPr>
              <w:t>- П</w:t>
            </w:r>
            <w:r w:rsidRPr="00B348CC">
              <w:rPr>
                <w:rFonts w:ascii="Times New Roman" w:eastAsia="Times New Roman" w:hAnsi="Times New Roman"/>
                <w:sz w:val="16"/>
                <w:szCs w:val="16"/>
              </w:rPr>
              <w:t>редузетничка компетенција</w:t>
            </w:r>
          </w:p>
        </w:tc>
      </w:tr>
      <w:tr w:rsidR="00785708" w:rsidRPr="00D51A58" w:rsidTr="00C17D5B">
        <w:trPr>
          <w:gridAfter w:val="1"/>
          <w:wAfter w:w="17" w:type="dxa"/>
          <w:trHeight w:val="737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  <w:r w:rsidR="00FE1B7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862487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165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08" w:rsidRPr="00D51A58" w:rsidRDefault="00785708" w:rsidP="00751912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2CC7" w16cex:dateUtc="2022-08-26T09:28:00Z"/>
  <w16cex:commentExtensible w16cex:durableId="26B32A22" w16cex:dateUtc="2022-08-26T09:16:00Z"/>
  <w16cex:commentExtensible w16cex:durableId="26B32A6B" w16cex:dateUtc="2022-08-26T09:18:00Z"/>
  <w16cex:commentExtensible w16cex:durableId="26B32D14" w16cex:dateUtc="2022-08-26T09:29:00Z"/>
  <w16cex:commentExtensible w16cex:durableId="26B32CFA" w16cex:dateUtc="2022-08-26T09:28:00Z"/>
  <w16cex:commentExtensible w16cex:durableId="26B32ACA" w16cex:dateUtc="2022-08-26T09:19:00Z"/>
  <w16cex:commentExtensible w16cex:durableId="26B32AF4" w16cex:dateUtc="2022-08-26T09:20:00Z"/>
  <w16cex:commentExtensible w16cex:durableId="26B32B54" w16cex:dateUtc="2022-08-26T09:21:00Z"/>
  <w16cex:commentExtensible w16cex:durableId="26B32B8E" w16cex:dateUtc="2022-08-26T09:22:00Z"/>
  <w16cex:commentExtensible w16cex:durableId="26B32B7E" w16cex:dateUtc="2022-08-26T09:22:00Z"/>
  <w16cex:commentExtensible w16cex:durableId="26B32BBC" w16cex:dateUtc="2022-08-26T09:23:00Z"/>
  <w16cex:commentExtensible w16cex:durableId="26B32BD5" w16cex:dateUtc="2022-08-26T09:24:00Z"/>
  <w16cex:commentExtensible w16cex:durableId="26B32BF0" w16cex:dateUtc="2022-08-26T09:24:00Z"/>
  <w16cex:commentExtensible w16cex:durableId="26B32C03" w16cex:dateUtc="2022-08-26T09:24:00Z"/>
  <w16cex:commentExtensible w16cex:durableId="26B32C14" w16cex:dateUtc="2022-08-26T09:25:00Z"/>
  <w16cex:commentExtensible w16cex:durableId="26B32C1F" w16cex:dateUtc="2022-08-26T09:25:00Z"/>
  <w16cex:commentExtensible w16cex:durableId="26B32C34" w16cex:dateUtc="2022-08-26T09:25:00Z"/>
  <w16cex:commentExtensible w16cex:durableId="26B32C40" w16cex:dateUtc="2022-08-26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4A2A1B" w16cid:durableId="26B32CC7"/>
  <w16cid:commentId w16cid:paraId="5CCB4260" w16cid:durableId="26B32A22"/>
  <w16cid:commentId w16cid:paraId="0CE2F47B" w16cid:durableId="26B32A6B"/>
  <w16cid:commentId w16cid:paraId="32F4714D" w16cid:durableId="26B32D14"/>
  <w16cid:commentId w16cid:paraId="5F178109" w16cid:durableId="26B32CFA"/>
  <w16cid:commentId w16cid:paraId="33682A9E" w16cid:durableId="26B32ACA"/>
  <w16cid:commentId w16cid:paraId="3D003B8C" w16cid:durableId="26B32AF4"/>
  <w16cid:commentId w16cid:paraId="3447B21A" w16cid:durableId="26B32B54"/>
  <w16cid:commentId w16cid:paraId="2CB9D003" w16cid:durableId="26B32B8E"/>
  <w16cid:commentId w16cid:paraId="24E55C20" w16cid:durableId="26B32B7E"/>
  <w16cid:commentId w16cid:paraId="7CF9A9A6" w16cid:durableId="26B32BBC"/>
  <w16cid:commentId w16cid:paraId="76BBC8D2" w16cid:durableId="26B32BD5"/>
  <w16cid:commentId w16cid:paraId="762459BC" w16cid:durableId="26B32BF0"/>
  <w16cid:commentId w16cid:paraId="2AAB16E4" w16cid:durableId="26B32C03"/>
  <w16cid:commentId w16cid:paraId="054FBC0E" w16cid:durableId="26B32C14"/>
  <w16cid:commentId w16cid:paraId="15A77A08" w16cid:durableId="26B32C1F"/>
  <w16cid:commentId w16cid:paraId="58AD76A7" w16cid:durableId="26B32C34"/>
  <w16cid:commentId w16cid:paraId="0B836305" w16cid:durableId="26B32C4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AAA" w:rsidRDefault="00451AAA" w:rsidP="006C57F6">
      <w:pPr>
        <w:spacing w:after="0" w:line="240" w:lineRule="auto"/>
      </w:pPr>
      <w:r>
        <w:separator/>
      </w:r>
    </w:p>
  </w:endnote>
  <w:endnote w:type="continuationSeparator" w:id="1">
    <w:p w:rsidR="00451AAA" w:rsidRDefault="00451AAA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6B0E45">
        <w:pPr>
          <w:pStyle w:val="Footer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5722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AAA" w:rsidRDefault="00451AAA" w:rsidP="006C57F6">
      <w:pPr>
        <w:spacing w:after="0" w:line="240" w:lineRule="auto"/>
      </w:pPr>
      <w:r>
        <w:separator/>
      </w:r>
    </w:p>
  </w:footnote>
  <w:footnote w:type="continuationSeparator" w:id="1">
    <w:p w:rsidR="00451AAA" w:rsidRDefault="00451AAA" w:rsidP="006C5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CA8"/>
    <w:rsid w:val="00007892"/>
    <w:rsid w:val="00045C2A"/>
    <w:rsid w:val="000536B2"/>
    <w:rsid w:val="0008597E"/>
    <w:rsid w:val="00092109"/>
    <w:rsid w:val="000A6BE1"/>
    <w:rsid w:val="000A6E40"/>
    <w:rsid w:val="000B3338"/>
    <w:rsid w:val="000C0B71"/>
    <w:rsid w:val="000C53F0"/>
    <w:rsid w:val="000C7355"/>
    <w:rsid w:val="00107DCD"/>
    <w:rsid w:val="00110304"/>
    <w:rsid w:val="00111157"/>
    <w:rsid w:val="001314B3"/>
    <w:rsid w:val="00141183"/>
    <w:rsid w:val="0014586F"/>
    <w:rsid w:val="00162E89"/>
    <w:rsid w:val="001646CC"/>
    <w:rsid w:val="00180A21"/>
    <w:rsid w:val="00185E9F"/>
    <w:rsid w:val="0019272F"/>
    <w:rsid w:val="001971D6"/>
    <w:rsid w:val="001A4076"/>
    <w:rsid w:val="001E1C89"/>
    <w:rsid w:val="001E2C1A"/>
    <w:rsid w:val="001E4FBB"/>
    <w:rsid w:val="001F7CF4"/>
    <w:rsid w:val="00202CC7"/>
    <w:rsid w:val="0021726E"/>
    <w:rsid w:val="00225424"/>
    <w:rsid w:val="00232B0E"/>
    <w:rsid w:val="0025408F"/>
    <w:rsid w:val="00266779"/>
    <w:rsid w:val="002A107B"/>
    <w:rsid w:val="002A69C5"/>
    <w:rsid w:val="002B3C7A"/>
    <w:rsid w:val="002C6F90"/>
    <w:rsid w:val="002D774C"/>
    <w:rsid w:val="002D7B49"/>
    <w:rsid w:val="002E7772"/>
    <w:rsid w:val="00331546"/>
    <w:rsid w:val="00344D4E"/>
    <w:rsid w:val="0034719C"/>
    <w:rsid w:val="003813FB"/>
    <w:rsid w:val="0038198F"/>
    <w:rsid w:val="00384FCB"/>
    <w:rsid w:val="003A00CD"/>
    <w:rsid w:val="003C2483"/>
    <w:rsid w:val="003C7516"/>
    <w:rsid w:val="003E303A"/>
    <w:rsid w:val="003E3D75"/>
    <w:rsid w:val="003E4C3E"/>
    <w:rsid w:val="003E4F96"/>
    <w:rsid w:val="003E6920"/>
    <w:rsid w:val="003F3386"/>
    <w:rsid w:val="00402BAE"/>
    <w:rsid w:val="0040597C"/>
    <w:rsid w:val="00451AAA"/>
    <w:rsid w:val="00451E9C"/>
    <w:rsid w:val="0045261E"/>
    <w:rsid w:val="004579F6"/>
    <w:rsid w:val="00477D03"/>
    <w:rsid w:val="00490898"/>
    <w:rsid w:val="00491D54"/>
    <w:rsid w:val="00494116"/>
    <w:rsid w:val="004A0215"/>
    <w:rsid w:val="004E0E2B"/>
    <w:rsid w:val="004F1945"/>
    <w:rsid w:val="005119B1"/>
    <w:rsid w:val="005119F5"/>
    <w:rsid w:val="00520969"/>
    <w:rsid w:val="005356CF"/>
    <w:rsid w:val="00540844"/>
    <w:rsid w:val="0055073F"/>
    <w:rsid w:val="00560F4A"/>
    <w:rsid w:val="00572211"/>
    <w:rsid w:val="005758BD"/>
    <w:rsid w:val="0058645F"/>
    <w:rsid w:val="005A216E"/>
    <w:rsid w:val="005A5A38"/>
    <w:rsid w:val="005B5AA9"/>
    <w:rsid w:val="005D58F3"/>
    <w:rsid w:val="005E7BB0"/>
    <w:rsid w:val="005F2C4B"/>
    <w:rsid w:val="005F4F6B"/>
    <w:rsid w:val="00610E93"/>
    <w:rsid w:val="00614F10"/>
    <w:rsid w:val="0064534B"/>
    <w:rsid w:val="0067123C"/>
    <w:rsid w:val="00682480"/>
    <w:rsid w:val="006836F8"/>
    <w:rsid w:val="00692CFE"/>
    <w:rsid w:val="006A7CEA"/>
    <w:rsid w:val="006B0E45"/>
    <w:rsid w:val="006B449E"/>
    <w:rsid w:val="006B5F8A"/>
    <w:rsid w:val="006C57F6"/>
    <w:rsid w:val="0070539E"/>
    <w:rsid w:val="0070603C"/>
    <w:rsid w:val="00720ADA"/>
    <w:rsid w:val="00746153"/>
    <w:rsid w:val="00751912"/>
    <w:rsid w:val="007641E0"/>
    <w:rsid w:val="00781CA8"/>
    <w:rsid w:val="00785708"/>
    <w:rsid w:val="00786786"/>
    <w:rsid w:val="007B3A49"/>
    <w:rsid w:val="007B68B5"/>
    <w:rsid w:val="007E004E"/>
    <w:rsid w:val="007F555E"/>
    <w:rsid w:val="00802038"/>
    <w:rsid w:val="0080635C"/>
    <w:rsid w:val="008109FB"/>
    <w:rsid w:val="00813146"/>
    <w:rsid w:val="0081598B"/>
    <w:rsid w:val="00862487"/>
    <w:rsid w:val="0086319E"/>
    <w:rsid w:val="008A33FD"/>
    <w:rsid w:val="008D6067"/>
    <w:rsid w:val="008E1171"/>
    <w:rsid w:val="0090672E"/>
    <w:rsid w:val="009135BD"/>
    <w:rsid w:val="00933B12"/>
    <w:rsid w:val="00934B6E"/>
    <w:rsid w:val="00950887"/>
    <w:rsid w:val="00961940"/>
    <w:rsid w:val="00961BF2"/>
    <w:rsid w:val="009717F1"/>
    <w:rsid w:val="009721F6"/>
    <w:rsid w:val="009A58A8"/>
    <w:rsid w:val="009B2CA9"/>
    <w:rsid w:val="009C32D3"/>
    <w:rsid w:val="009E0AC2"/>
    <w:rsid w:val="009F2545"/>
    <w:rsid w:val="009F4622"/>
    <w:rsid w:val="009F78CA"/>
    <w:rsid w:val="00A20E41"/>
    <w:rsid w:val="00A265CD"/>
    <w:rsid w:val="00A2780A"/>
    <w:rsid w:val="00A33A50"/>
    <w:rsid w:val="00A57678"/>
    <w:rsid w:val="00A66027"/>
    <w:rsid w:val="00A74426"/>
    <w:rsid w:val="00A7739A"/>
    <w:rsid w:val="00A92012"/>
    <w:rsid w:val="00AA6590"/>
    <w:rsid w:val="00AB1E84"/>
    <w:rsid w:val="00B348CC"/>
    <w:rsid w:val="00B43592"/>
    <w:rsid w:val="00B55F77"/>
    <w:rsid w:val="00B756B6"/>
    <w:rsid w:val="00B75A63"/>
    <w:rsid w:val="00BB6635"/>
    <w:rsid w:val="00BD6F11"/>
    <w:rsid w:val="00BE262D"/>
    <w:rsid w:val="00BF2D8A"/>
    <w:rsid w:val="00BF536F"/>
    <w:rsid w:val="00BF6D3E"/>
    <w:rsid w:val="00C050C7"/>
    <w:rsid w:val="00C06F84"/>
    <w:rsid w:val="00C17D5B"/>
    <w:rsid w:val="00C300B6"/>
    <w:rsid w:val="00C33989"/>
    <w:rsid w:val="00C7167F"/>
    <w:rsid w:val="00C732EE"/>
    <w:rsid w:val="00C7775A"/>
    <w:rsid w:val="00C9402E"/>
    <w:rsid w:val="00CC386C"/>
    <w:rsid w:val="00CD2264"/>
    <w:rsid w:val="00CD3063"/>
    <w:rsid w:val="00CF6D3B"/>
    <w:rsid w:val="00D131F2"/>
    <w:rsid w:val="00D36301"/>
    <w:rsid w:val="00D51A58"/>
    <w:rsid w:val="00D61DE4"/>
    <w:rsid w:val="00D63E19"/>
    <w:rsid w:val="00D911CC"/>
    <w:rsid w:val="00DB2461"/>
    <w:rsid w:val="00DB70E1"/>
    <w:rsid w:val="00DB7B28"/>
    <w:rsid w:val="00DD377E"/>
    <w:rsid w:val="00DE055F"/>
    <w:rsid w:val="00DF5F88"/>
    <w:rsid w:val="00E00654"/>
    <w:rsid w:val="00E1523F"/>
    <w:rsid w:val="00E35233"/>
    <w:rsid w:val="00E4103D"/>
    <w:rsid w:val="00E410C8"/>
    <w:rsid w:val="00E44CEF"/>
    <w:rsid w:val="00E53BE0"/>
    <w:rsid w:val="00E75B04"/>
    <w:rsid w:val="00E82B74"/>
    <w:rsid w:val="00E95901"/>
    <w:rsid w:val="00EB11E9"/>
    <w:rsid w:val="00EE22DB"/>
    <w:rsid w:val="00EF33C1"/>
    <w:rsid w:val="00F078A5"/>
    <w:rsid w:val="00F2772B"/>
    <w:rsid w:val="00F55B05"/>
    <w:rsid w:val="00F617EC"/>
    <w:rsid w:val="00F72599"/>
    <w:rsid w:val="00F73A7D"/>
    <w:rsid w:val="00FA4CDB"/>
    <w:rsid w:val="00FB1EA3"/>
    <w:rsid w:val="00FB7979"/>
    <w:rsid w:val="00FC6396"/>
    <w:rsid w:val="00FE1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Strong">
    <w:name w:val="Strong"/>
    <w:basedOn w:val="DefaultParagraphFont"/>
    <w:uiPriority w:val="22"/>
    <w:qFormat/>
    <w:rsid w:val="00CC386C"/>
    <w:rPr>
      <w:b/>
      <w:bCs/>
    </w:rPr>
  </w:style>
  <w:style w:type="character" w:styleId="Emphasis">
    <w:name w:val="Emphasis"/>
    <w:basedOn w:val="DefaultParagraphFont"/>
    <w:uiPriority w:val="20"/>
    <w:qFormat/>
    <w:rsid w:val="00CC386C"/>
    <w:rPr>
      <w:i/>
      <w:iCs/>
    </w:rPr>
  </w:style>
  <w:style w:type="paragraph" w:styleId="NoSpacing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7F6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64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6C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6C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5CDE6-D34F-48B4-AD92-B7AAD5C7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Direktor</cp:lastModifiedBy>
  <cp:revision>2</cp:revision>
  <dcterms:created xsi:type="dcterms:W3CDTF">2024-08-12T15:45:00Z</dcterms:created>
  <dcterms:modified xsi:type="dcterms:W3CDTF">2024-08-12T15:45:00Z</dcterms:modified>
</cp:coreProperties>
</file>