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6B5F8A" w:rsidRDefault="00560F4A" w:rsidP="00FB7979">
      <w:pPr>
        <w:ind w:right="-1350"/>
        <w:rPr>
          <w:rFonts w:ascii="Times New Roman" w:hAnsi="Times New Roman"/>
          <w:sz w:val="24"/>
          <w:szCs w:val="24"/>
          <w:lang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p w:rsidR="00781CA8" w:rsidRPr="000C0B71" w:rsidRDefault="00781CA8">
      <w:pPr>
        <w:rPr>
          <w:lang w:val="sr-Cyrl-CS"/>
        </w:rPr>
      </w:pPr>
    </w:p>
    <w:p w:rsidR="00781CA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sr-Cyrl-CS"/>
        </w:rPr>
      </w:pPr>
      <w:r w:rsidRPr="00D51A58">
        <w:rPr>
          <w:rFonts w:ascii="Times New Roman" w:hAnsi="Times New Roman"/>
          <w:b/>
          <w:sz w:val="44"/>
          <w:szCs w:val="44"/>
        </w:rPr>
        <w:t>ГОДИШЊИ</w:t>
      </w:r>
      <w:r w:rsidRPr="00D51A58">
        <w:rPr>
          <w:rFonts w:ascii="Times New Roman" w:hAnsi="Times New Roman"/>
          <w:b/>
          <w:sz w:val="44"/>
          <w:szCs w:val="44"/>
          <w:lang w:val="ru-RU"/>
        </w:rPr>
        <w:t xml:space="preserve"> ПЛАН</w:t>
      </w:r>
      <w:r w:rsidR="001971D6" w:rsidRPr="00D51A58">
        <w:rPr>
          <w:rFonts w:ascii="Times New Roman" w:hAnsi="Times New Roman"/>
          <w:b/>
          <w:sz w:val="44"/>
          <w:szCs w:val="44"/>
          <w:lang w:val="sr-Cyrl-CS"/>
        </w:rPr>
        <w:t xml:space="preserve"> </w:t>
      </w: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1971D6" w:rsidRPr="00D51A58" w:rsidRDefault="001971D6" w:rsidP="00781CA8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A58A8" w:rsidRPr="00D51A58" w:rsidRDefault="009A58A8" w:rsidP="001971D6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 w:rsidP="00781CA8">
      <w:pPr>
        <w:rPr>
          <w:rFonts w:ascii="Times New Roman" w:hAnsi="Times New Roman"/>
          <w:b/>
          <w:sz w:val="32"/>
          <w:szCs w:val="32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pStyle w:val="Naslov1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9721F6">
      <w:pPr>
        <w:spacing w:after="0"/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  <w:lang w:val="sr-Cyrl-CS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 w:rsidP="00F73A7D">
      <w:pPr>
        <w:jc w:val="center"/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9721F6" w:rsidP="00EB11E9">
      <w:pPr>
        <w:rPr>
          <w:rFonts w:ascii="Times New Roman" w:hAnsi="Times New Roman"/>
        </w:rPr>
      </w:pPr>
      <w:r w:rsidRPr="00D51A58">
        <w:rPr>
          <w:rFonts w:ascii="Times New Roman" w:hAnsi="Times New Roman"/>
          <w:noProof/>
          <w:lang w:val="sr-Latn-CS" w:eastAsia="sr-Latn-C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3762375</wp:posOffset>
            </wp:positionH>
            <wp:positionV relativeFrom="margin">
              <wp:posOffset>11849100</wp:posOffset>
            </wp:positionV>
            <wp:extent cx="1428750" cy="1447165"/>
            <wp:effectExtent l="0" t="0" r="0" b="0"/>
            <wp:wrapSquare wrapText="bothSides"/>
            <wp:docPr id="3" name="Picture 3" descr="C:\Users\Nenad Vucic\AppData\Local\Microsoft\Windows\INetCache\Content.Word\Zavod Logotip vertikal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Nenad Vucic\AppData\Local\Microsoft\Windows\INetCache\Content.Word\Zavod Logotip vertikal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6B5F8A" w:rsidP="00781CA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51A58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ГОДИШЊИ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(</w:t>
      </w:r>
      <w:r w:rsidRPr="00D51A58">
        <w:rPr>
          <w:rFonts w:ascii="Times New Roman" w:hAnsi="Times New Roman"/>
          <w:b/>
          <w:sz w:val="24"/>
          <w:szCs w:val="24"/>
          <w:lang w:val="sr-Cyrl-CS"/>
        </w:rPr>
        <w:t>ГЛОБАЛНИ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) ПЛАН</w:t>
      </w:r>
      <w:ins w:id="0" w:author="Zuga" w:date="2022-08-26T11:27:00Z">
        <w:r w:rsidR="00F617EC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 РАДА </w:t>
      </w:r>
      <w:ins w:id="1" w:author="Zuga" w:date="2022-08-26T11:27:00Z">
        <w:r w:rsidR="00F617EC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НАСТАВНИКА </w:t>
      </w:r>
      <w:ins w:id="2" w:author="Zuga" w:date="2022-08-26T11:27:00Z">
        <w:r w:rsidR="00F617EC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ЗА</w:t>
      </w:r>
      <w:ins w:id="3" w:author="Zuga" w:date="2022-08-26T11:27:00Z">
        <w:r w:rsidR="00F617EC">
          <w:rPr>
            <w:rFonts w:ascii="Times New Roman" w:hAnsi="Times New Roman"/>
            <w:b/>
            <w:sz w:val="24"/>
            <w:szCs w:val="24"/>
            <w:lang w:val="sr-Cyrl-CS"/>
          </w:rPr>
          <w:t xml:space="preserve"> </w:t>
        </w:r>
      </w:ins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 xml:space="preserve"> ШКОЛСКУ _____________</w:t>
      </w:r>
      <w:r w:rsidR="00781CA8" w:rsidRPr="00D51A58">
        <w:rPr>
          <w:rFonts w:ascii="Times New Roman" w:hAnsi="Times New Roman"/>
          <w:b/>
          <w:sz w:val="24"/>
          <w:szCs w:val="24"/>
        </w:rPr>
        <w:t xml:space="preserve"> </w:t>
      </w:r>
      <w:r w:rsidR="00781CA8" w:rsidRPr="00D51A58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781CA8" w:rsidRPr="00D51A58" w:rsidRDefault="00781CA8" w:rsidP="00781CA8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  <w:r w:rsidRPr="00D51A58">
        <w:rPr>
          <w:rFonts w:ascii="Times New Roman" w:hAnsi="Times New Roman"/>
          <w:b/>
          <w:lang w:val="sr-Cyrl-CS"/>
        </w:rPr>
        <w:t>Наставни предмет</w:t>
      </w:r>
      <w:r w:rsidRPr="00D51A58">
        <w:rPr>
          <w:rFonts w:ascii="Times New Roman" w:hAnsi="Times New Roman"/>
          <w:b/>
        </w:rPr>
        <w:t>:</w:t>
      </w:r>
      <w:r w:rsidR="005F4F6B" w:rsidRPr="00D51A58">
        <w:rPr>
          <w:rFonts w:ascii="Times New Roman" w:hAnsi="Times New Roman"/>
          <w:b/>
        </w:rPr>
        <w:t xml:space="preserve"> Српски језик и књижевност</w:t>
      </w:r>
      <w:r w:rsidRPr="00D51A58">
        <w:rPr>
          <w:rFonts w:ascii="Times New Roman" w:hAnsi="Times New Roman"/>
          <w:sz w:val="36"/>
          <w:szCs w:val="36"/>
        </w:rPr>
        <w:tab/>
      </w:r>
      <w:r w:rsidRPr="00D51A58">
        <w:rPr>
          <w:rFonts w:ascii="Times New Roman" w:hAnsi="Times New Roman"/>
          <w:b/>
          <w:lang w:val="sr-Cyrl-CS"/>
        </w:rPr>
        <w:t>Наставник:</w:t>
      </w:r>
      <w:r w:rsidRPr="00D51A58">
        <w:rPr>
          <w:rFonts w:ascii="Times New Roman" w:hAnsi="Times New Roman"/>
          <w:lang w:val="sr-Cyrl-CS"/>
        </w:rPr>
        <w:t>_______________________</w:t>
      </w:r>
      <w:r w:rsidR="006C57F6" w:rsidRPr="00D51A58">
        <w:rPr>
          <w:rFonts w:ascii="Times New Roman" w:hAnsi="Times New Roman"/>
          <w:lang w:val="sr-Cyrl-CS"/>
        </w:rPr>
        <w:t>______</w:t>
      </w:r>
    </w:p>
    <w:p w:rsidR="001646CC" w:rsidRPr="00D51A58" w:rsidRDefault="001646CC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781CA8" w:rsidRPr="00D51A58" w:rsidRDefault="00781CA8" w:rsidP="00781CA8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D51A58">
        <w:rPr>
          <w:rFonts w:ascii="Times New Roman" w:hAnsi="Times New Roman"/>
          <w:b/>
          <w:lang w:val="sr-Cyrl-CS"/>
        </w:rPr>
        <w:t>Недељни фонд часова:</w:t>
      </w:r>
      <w:r w:rsidRPr="00D51A58">
        <w:rPr>
          <w:rFonts w:ascii="Times New Roman" w:hAnsi="Times New Roman"/>
          <w:lang w:val="sr-Cyrl-CS"/>
        </w:rPr>
        <w:t xml:space="preserve"> </w:t>
      </w:r>
      <w:r w:rsidR="005F4F6B" w:rsidRPr="00D51A58">
        <w:rPr>
          <w:rFonts w:ascii="Times New Roman" w:hAnsi="Times New Roman"/>
          <w:lang w:val="sr-Cyrl-CS"/>
        </w:rPr>
        <w:t xml:space="preserve">5; </w:t>
      </w:r>
      <w:r w:rsidRPr="00D51A58">
        <w:rPr>
          <w:rFonts w:ascii="Times New Roman" w:hAnsi="Times New Roman"/>
          <w:b/>
          <w:lang w:val="sr-Cyrl-CS"/>
        </w:rPr>
        <w:t>Годишњи фонд часова:</w:t>
      </w:r>
      <w:r w:rsidR="005F4F6B" w:rsidRPr="00D51A58">
        <w:rPr>
          <w:rFonts w:ascii="Times New Roman" w:hAnsi="Times New Roman"/>
          <w:b/>
          <w:lang w:val="sr-Cyrl-CS"/>
        </w:rPr>
        <w:t xml:space="preserve"> </w:t>
      </w:r>
      <w:r w:rsidR="005F4F6B" w:rsidRPr="00D51A58">
        <w:rPr>
          <w:rFonts w:ascii="Times New Roman" w:hAnsi="Times New Roman"/>
        </w:rPr>
        <w:t xml:space="preserve">185                              </w:t>
      </w:r>
      <w:r w:rsidRPr="00D51A58">
        <w:rPr>
          <w:rFonts w:ascii="Times New Roman" w:hAnsi="Times New Roman"/>
          <w:b/>
          <w:lang w:val="sr-Cyrl-CS"/>
        </w:rPr>
        <w:t>План се реализује у одељењима:</w:t>
      </w:r>
      <w:r w:rsidRPr="00D51A58">
        <w:rPr>
          <w:rFonts w:ascii="Times New Roman" w:hAnsi="Times New Roman"/>
          <w:lang w:val="sr-Cyrl-CS"/>
        </w:rPr>
        <w:t>____________________________</w:t>
      </w:r>
      <w:r w:rsidRPr="00D51A58">
        <w:rPr>
          <w:rFonts w:ascii="Times New Roman" w:hAnsi="Times New Roman"/>
          <w:b/>
          <w:lang w:val="ru-RU"/>
        </w:rPr>
        <w:t>__</w:t>
      </w:r>
    </w:p>
    <w:p w:rsidR="001646CC" w:rsidRPr="00D51A58" w:rsidRDefault="001646CC" w:rsidP="005F4F6B">
      <w:pPr>
        <w:widowControl w:val="0"/>
        <w:spacing w:after="0" w:line="300" w:lineRule="exact"/>
        <w:jc w:val="both"/>
        <w:rPr>
          <w:rFonts w:ascii="Times New Roman" w:hAnsi="Times New Roman"/>
          <w:b/>
        </w:rPr>
      </w:pPr>
    </w:p>
    <w:p w:rsidR="005F4F6B" w:rsidRPr="00D51A58" w:rsidRDefault="00781CA8" w:rsidP="005F4F6B">
      <w:pPr>
        <w:widowControl w:val="0"/>
        <w:spacing w:after="0" w:line="300" w:lineRule="exact"/>
        <w:jc w:val="both"/>
        <w:rPr>
          <w:rFonts w:ascii="Times New Roman" w:hAnsi="Times New Roman"/>
        </w:rPr>
      </w:pPr>
      <w:proofErr w:type="spellStart"/>
      <w:r w:rsidRPr="00D51A58">
        <w:rPr>
          <w:rFonts w:ascii="Times New Roman" w:hAnsi="Times New Roman"/>
          <w:b/>
        </w:rPr>
        <w:t>Циљеви</w:t>
      </w:r>
      <w:proofErr w:type="spellEnd"/>
      <w:r w:rsidRPr="00D51A58">
        <w:rPr>
          <w:rFonts w:ascii="Times New Roman" w:hAnsi="Times New Roman"/>
          <w:b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 xml:space="preserve">учења </w:t>
      </w:r>
      <w:r w:rsidR="005F4F6B" w:rsidRPr="00D51A58">
        <w:rPr>
          <w:rFonts w:ascii="Times New Roman" w:hAnsi="Times New Roman"/>
          <w:b/>
          <w:lang w:val="sr-Cyrl-CS"/>
        </w:rPr>
        <w:t>Српског језика и књижевности</w:t>
      </w:r>
      <w:r w:rsidR="000C0B71" w:rsidRPr="00D51A58">
        <w:rPr>
          <w:rFonts w:ascii="Times New Roman" w:hAnsi="Times New Roman"/>
          <w:b/>
          <w:lang w:val="sr-Cyrl-CS"/>
        </w:rPr>
        <w:t xml:space="preserve"> </w:t>
      </w:r>
      <w:r w:rsidRPr="00D51A58">
        <w:rPr>
          <w:rFonts w:ascii="Times New Roman" w:hAnsi="Times New Roman"/>
          <w:b/>
          <w:lang w:val="sr-Cyrl-CS"/>
        </w:rPr>
        <w:t>у овом разреду</w:t>
      </w:r>
      <w:r w:rsidRPr="00D51A58">
        <w:rPr>
          <w:rFonts w:ascii="Times New Roman" w:hAnsi="Times New Roman"/>
        </w:rPr>
        <w:t>:</w:t>
      </w:r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Унапређивање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функционалне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писмености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стицање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неговање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језичке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књижевне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културе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оспособљавање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тумачење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вредновање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књижевних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дела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афирмисање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прихватање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вредности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хуманистичког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образовања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васпитања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ученика</w:t>
      </w:r>
      <w:proofErr w:type="spellEnd"/>
      <w:r w:rsidR="005F4F6B" w:rsidRPr="00D51A58">
        <w:rPr>
          <w:rFonts w:ascii="Times New Roman" w:hAnsi="Times New Roman"/>
        </w:rPr>
        <w:t xml:space="preserve">; </w:t>
      </w:r>
      <w:proofErr w:type="spellStart"/>
      <w:r w:rsidR="005F4F6B" w:rsidRPr="00D51A58">
        <w:rPr>
          <w:rFonts w:ascii="Times New Roman" w:hAnsi="Times New Roman"/>
        </w:rPr>
        <w:t>развијање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личног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националног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културног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идентитета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љубави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према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матерњем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језику</w:t>
      </w:r>
      <w:proofErr w:type="spellEnd"/>
      <w:r w:rsidR="005F4F6B" w:rsidRPr="00D51A58">
        <w:rPr>
          <w:rFonts w:ascii="Times New Roman" w:hAnsi="Times New Roman"/>
        </w:rPr>
        <w:t xml:space="preserve">, </w:t>
      </w:r>
      <w:proofErr w:type="spellStart"/>
      <w:r w:rsidR="005F4F6B" w:rsidRPr="00D51A58">
        <w:rPr>
          <w:rFonts w:ascii="Times New Roman" w:hAnsi="Times New Roman"/>
        </w:rPr>
        <w:t>традицији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култури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српског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народа</w:t>
      </w:r>
      <w:proofErr w:type="spellEnd"/>
      <w:r w:rsidR="005F4F6B" w:rsidRPr="00D51A58">
        <w:rPr>
          <w:rFonts w:ascii="Times New Roman" w:hAnsi="Times New Roman"/>
        </w:rPr>
        <w:t xml:space="preserve"> и </w:t>
      </w:r>
      <w:proofErr w:type="spellStart"/>
      <w:r w:rsidR="005F4F6B" w:rsidRPr="00D51A58">
        <w:rPr>
          <w:rFonts w:ascii="Times New Roman" w:hAnsi="Times New Roman"/>
        </w:rPr>
        <w:t>етничких</w:t>
      </w:r>
      <w:proofErr w:type="spellEnd"/>
      <w:r w:rsidR="005F4F6B" w:rsidRPr="00D51A58">
        <w:rPr>
          <w:rFonts w:ascii="Times New Roman" w:hAnsi="Times New Roman"/>
        </w:rPr>
        <w:t xml:space="preserve"> </w:t>
      </w:r>
      <w:proofErr w:type="spellStart"/>
      <w:r w:rsidR="005F4F6B" w:rsidRPr="00D51A58">
        <w:rPr>
          <w:rFonts w:ascii="Times New Roman" w:hAnsi="Times New Roman"/>
        </w:rPr>
        <w:t>заједница</w:t>
      </w:r>
      <w:proofErr w:type="spellEnd"/>
      <w:r w:rsidR="005F4F6B" w:rsidRPr="00D51A58">
        <w:rPr>
          <w:rFonts w:ascii="Times New Roman" w:hAnsi="Times New Roman"/>
        </w:rPr>
        <w:t xml:space="preserve">. </w:t>
      </w: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p w:rsidR="00781CA8" w:rsidRPr="00D51A58" w:rsidRDefault="00781CA8" w:rsidP="00781CA8">
      <w:pPr>
        <w:widowControl w:val="0"/>
        <w:spacing w:after="0" w:line="20" w:lineRule="exact"/>
        <w:rPr>
          <w:rFonts w:ascii="Times New Roman" w:hAnsi="Times New Roman"/>
        </w:rPr>
      </w:pPr>
    </w:p>
    <w:tbl>
      <w:tblPr>
        <w:tblpPr w:vertAnchor="page" w:horzAnchor="margin" w:tblpY="469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272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64"/>
        <w:gridCol w:w="2398"/>
        <w:gridCol w:w="2016"/>
      </w:tblGrid>
      <w:tr w:rsidR="00751912" w:rsidRPr="00D51A58" w:rsidTr="00E00654">
        <w:trPr>
          <w:trHeight w:val="554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Предметна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област</w:t>
            </w:r>
            <w:proofErr w:type="spellEnd"/>
            <w:r w:rsidRPr="00D51A58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Месец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Уку</w:t>
            </w:r>
            <w:ins w:id="4" w:author="Gordana Ilić" w:date="2022-08-30T16:26:00Z">
              <w:r w:rsidR="00E00654">
                <w:rPr>
                  <w:rFonts w:ascii="Times New Roman" w:hAnsi="Times New Roman"/>
                  <w:b/>
                </w:rPr>
                <w:t>-</w:t>
              </w:r>
            </w:ins>
            <w:r w:rsidRPr="00D51A58">
              <w:rPr>
                <w:rFonts w:ascii="Times New Roman" w:hAnsi="Times New Roman"/>
                <w:b/>
              </w:rPr>
              <w:t>пно</w:t>
            </w:r>
            <w:proofErr w:type="spellEnd"/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Образовни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стандарди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на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којима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је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фокус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учења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предмета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у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овом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разреду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приказани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по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темама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D51A58">
              <w:rPr>
                <w:rFonts w:ascii="Times New Roman" w:hAnsi="Times New Roman"/>
                <w:b/>
              </w:rPr>
              <w:t>шифре</w:t>
            </w:r>
            <w:proofErr w:type="spellEnd"/>
            <w:r w:rsidRPr="00D51A5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A58">
              <w:rPr>
                <w:rFonts w:ascii="Times New Roman" w:hAnsi="Times New Roman"/>
                <w:b/>
              </w:rPr>
              <w:t>Међупредметне</w:t>
            </w:r>
            <w:proofErr w:type="spellEnd"/>
            <w:r w:rsidRPr="00D51A5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1A58">
              <w:rPr>
                <w:rFonts w:ascii="Times New Roman" w:hAnsi="Times New Roman"/>
                <w:b/>
              </w:rPr>
              <w:t>компетенције</w:t>
            </w:r>
            <w:proofErr w:type="spellEnd"/>
          </w:p>
        </w:tc>
      </w:tr>
      <w:tr w:rsidR="00E00654" w:rsidRPr="00D51A58" w:rsidTr="00E00654">
        <w:trPr>
          <w:trHeight w:val="2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0654" w:rsidRPr="00D51A58" w:rsidTr="00E00654">
        <w:trPr>
          <w:trHeight w:val="7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6B449E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80635C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BD6F11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4579F6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2D7B4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80203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90672E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B333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51A58">
              <w:rPr>
                <w:rFonts w:ascii="Times New Roman" w:hAnsi="Times New Roman"/>
                <w:lang w:val="sr-Cyrl-CS"/>
              </w:rPr>
              <w:t>56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44" w:rsidRPr="00540844" w:rsidRDefault="00540844" w:rsidP="00540844">
            <w:pPr>
              <w:spacing w:after="0" w:line="240" w:lineRule="auto"/>
              <w:ind w:right="-187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СЈК.1.1.4,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СЈК.1.1.5,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СЈК.1.1.6, </w:t>
            </w:r>
            <w:r w:rsidR="00610E93">
              <w:rPr>
                <w:rFonts w:ascii="Times New Roman" w:eastAsia="Times New Roman" w:hAnsi="Times New Roman"/>
                <w:sz w:val="16"/>
                <w:szCs w:val="16"/>
              </w:rPr>
              <w:t xml:space="preserve">СЈК.2.1.1, СЈК. 2.1.4, СЈК. 2.1.5,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СЈК. 2.1.6, </w:t>
            </w:r>
            <w:r w:rsidR="00A57678"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  <w:t xml:space="preserve">СЈК.1.3.1. СЈК.2.3.2. СЈК.3.1.3, СЈК.3.1.4. </w:t>
            </w:r>
          </w:p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 xml:space="preserve">1. 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Компетенција за целоживотно учење</w:t>
            </w:r>
          </w:p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9C32D3" w:rsidRDefault="00DB70E1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9C32D3" w:rsidRDefault="000C735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 xml:space="preserve">5. </w:t>
            </w:r>
            <w:r w:rsidR="007B68B5"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Решавање проблема</w:t>
            </w:r>
          </w:p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9C32D3" w:rsidRDefault="007B68B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</w:p>
        </w:tc>
      </w:tr>
      <w:tr w:rsidR="00E00654" w:rsidRPr="00D51A58" w:rsidTr="00E00654">
        <w:trPr>
          <w:trHeight w:val="28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6B449E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80635C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35233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BD6F11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2D7B49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80203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90672E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0B3338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75B04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51A58">
              <w:rPr>
                <w:rFonts w:ascii="Times New Roman" w:hAnsi="Times New Roman"/>
                <w:lang w:val="sr-Cyrl-CS"/>
              </w:rPr>
              <w:t>105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86" w:rsidRPr="00D51A58" w:rsidRDefault="00540844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40844">
              <w:rPr>
                <w:rFonts w:ascii="Times New Roman" w:eastAsia="Times New Roman" w:hAnsi="Times New Roman"/>
                <w:bCs/>
                <w:sz w:val="16"/>
                <w:szCs w:val="16"/>
                <w:lang w:val="sr-Cyrl-CS"/>
              </w:rPr>
              <w:t>СЈК.1.2.1. СЈК.1.2.2 СЈК.1.2.3. СЈК.1.2.4. СЈК.1.2.6. СЈК.1.2.7. СЈК.1.2.9. СЈК.2.2.1. СЈК.2.2.2. СЈК.2.2.3. СЈК.2.2.4. СЈК.2.2.7. СЈК.2.2.9. СЈК.3.2.1. СЈК.3.2.2. СЈК.3.2.6. СЈК.3.2.7. СЈК.3.2.9.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1. Компетенција за целоживотно учење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9C32D3" w:rsidRDefault="000C7355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4. Дигитална компетенција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8. Одговоран однос према здрављу</w:t>
            </w:r>
          </w:p>
          <w:p w:rsidR="009C32D3" w:rsidRDefault="009135BD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9135BD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9. Одговоран однос према околини</w:t>
            </w:r>
          </w:p>
          <w:p w:rsidR="00751912" w:rsidRPr="000C7355" w:rsidRDefault="009135BD" w:rsidP="00E006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C735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10. Естетичка компетенција</w:t>
            </w:r>
            <w:r w:rsidRPr="000C7355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00654" w:rsidRPr="00D51A58" w:rsidTr="00E00654">
        <w:trPr>
          <w:trHeight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line="276" w:lineRule="auto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C7167F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80635C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5758BD" w:rsidRDefault="00E35233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185E9F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CD3063" w:rsidRDefault="009F78C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9F78CA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51A58">
              <w:rPr>
                <w:rFonts w:ascii="Times New Roman" w:hAnsi="Times New Roman"/>
                <w:lang w:val="sr-Cyrl-CS"/>
              </w:rPr>
              <w:t>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 xml:space="preserve">.1.3.1,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5A5A38" w:rsidRDefault="005A5A38" w:rsidP="007519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.1.3.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8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</w:t>
            </w:r>
          </w:p>
          <w:p w:rsidR="005A5A38" w:rsidRPr="00746153" w:rsidRDefault="005A5A38" w:rsidP="00751912">
            <w:pPr>
              <w:spacing w:after="0" w:line="240" w:lineRule="auto"/>
              <w:rPr>
                <w:rFonts w:ascii="Times New Roman" w:hAnsi="Times New Roman"/>
              </w:rPr>
            </w:pP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3.3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.2.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Pr="005A5A38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1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2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3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4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5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6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CJK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3</w:t>
            </w:r>
            <w:r w:rsidR="00746153" w:rsidRPr="005A5A38">
              <w:rPr>
                <w:rFonts w:ascii="Times New Roman" w:eastAsia="Times New Roman" w:hAnsi="Times New Roman"/>
                <w:sz w:val="16"/>
                <w:szCs w:val="16"/>
                <w:lang w:val="ru-RU" w:eastAsia="sr-Latn-CS"/>
              </w:rPr>
              <w:t>.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val="sr-Cyrl-CS" w:eastAsia="sr-Latn-CS"/>
              </w:rPr>
              <w:t>7</w:t>
            </w:r>
            <w:r w:rsidR="00746153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8"/>
                <w:szCs w:val="18"/>
              </w:rPr>
              <w:t>1</w:t>
            </w: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. Компетенција за целоживотно учење</w:t>
            </w: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2. Комуникација</w:t>
            </w: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3. Рад с подацима и информацијама</w:t>
            </w: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5. Решавање проблема</w:t>
            </w: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6. Сарадња</w:t>
            </w:r>
          </w:p>
          <w:p w:rsidR="009C32D3" w:rsidRDefault="00266779" w:rsidP="009C32D3">
            <w:pPr>
              <w:keepNext/>
              <w:keepLines/>
              <w:spacing w:after="94" w:line="254" w:lineRule="auto"/>
              <w:ind w:left="-4" w:hanging="10"/>
              <w:outlineLvl w:val="3"/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7. Одговорно учешће у демократском друштву</w:t>
            </w:r>
          </w:p>
          <w:p w:rsidR="00751912" w:rsidRPr="00D51A58" w:rsidRDefault="00266779" w:rsidP="00E00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68B5">
              <w:rPr>
                <w:rFonts w:ascii="Times New Roman" w:eastAsia="Times New Roman" w:hAnsi="Times New Roman"/>
                <w:color w:val="181717"/>
                <w:sz w:val="16"/>
                <w:szCs w:val="16"/>
              </w:rPr>
              <w:t>11. Предузимљивост и предузетничка компетенција</w:t>
            </w:r>
            <w:r w:rsidRPr="00D51A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E00654" w:rsidRPr="00D51A58" w:rsidTr="00E00654">
        <w:trPr>
          <w:trHeight w:val="7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51A58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51A58">
              <w:rPr>
                <w:rFonts w:ascii="Times New Roman" w:hAnsi="Times New Roman"/>
                <w:lang w:val="sr-Cyrl-C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A58">
              <w:rPr>
                <w:rFonts w:ascii="Times New Roman" w:hAnsi="Times New Roman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E4103D" w:rsidP="00751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51A58">
              <w:rPr>
                <w:rFonts w:ascii="Times New Roman" w:hAnsi="Times New Roman"/>
                <w:lang w:val="sr-Cyrl-CS"/>
              </w:rPr>
              <w:t>185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2" w:rsidRPr="00D51A58" w:rsidRDefault="00751912" w:rsidP="00751912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781CA8" w:rsidRPr="00D51A58" w:rsidRDefault="00781CA8" w:rsidP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Pr="00D51A58" w:rsidRDefault="00781CA8">
      <w:pPr>
        <w:rPr>
          <w:rFonts w:ascii="Times New Roman" w:hAnsi="Times New Roman"/>
        </w:rPr>
      </w:pPr>
    </w:p>
    <w:p w:rsidR="00781CA8" w:rsidRDefault="00781CA8"/>
    <w:p w:rsidR="00781CA8" w:rsidRDefault="00781CA8"/>
    <w:p w:rsidR="00781CA8" w:rsidRDefault="00781CA8"/>
    <w:p w:rsidR="00781CA8" w:rsidRDefault="00781CA8"/>
    <w:p w:rsidR="00781CA8" w:rsidRDefault="00781CA8"/>
    <w:sectPr w:rsidR="00781CA8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4A2A1B" w15:done="0"/>
  <w15:commentEx w15:paraId="5CCB4260" w15:done="0"/>
  <w15:commentEx w15:paraId="0CE2F47B" w15:done="0"/>
  <w15:commentEx w15:paraId="32F4714D" w15:done="0"/>
  <w15:commentEx w15:paraId="5F178109" w15:done="0"/>
  <w15:commentEx w15:paraId="33682A9E" w15:done="0"/>
  <w15:commentEx w15:paraId="3D003B8C" w15:done="0"/>
  <w15:commentEx w15:paraId="3447B21A" w15:done="0"/>
  <w15:commentEx w15:paraId="2CB9D003" w15:done="0"/>
  <w15:commentEx w15:paraId="24E55C20" w15:done="0"/>
  <w15:commentEx w15:paraId="7CF9A9A6" w15:done="0"/>
  <w15:commentEx w15:paraId="76BBC8D2" w15:done="0"/>
  <w15:commentEx w15:paraId="762459BC" w15:done="0"/>
  <w15:commentEx w15:paraId="2AAB16E4" w15:done="0"/>
  <w15:commentEx w15:paraId="054FBC0E" w15:done="0"/>
  <w15:commentEx w15:paraId="15A77A08" w15:done="0"/>
  <w15:commentEx w15:paraId="58AD76A7" w15:done="0"/>
  <w15:commentEx w15:paraId="0B8363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2CC7" w16cex:dateUtc="2022-08-26T09:28:00Z"/>
  <w16cex:commentExtensible w16cex:durableId="26B32A22" w16cex:dateUtc="2022-08-26T09:16:00Z"/>
  <w16cex:commentExtensible w16cex:durableId="26B32A6B" w16cex:dateUtc="2022-08-26T09:18:00Z"/>
  <w16cex:commentExtensible w16cex:durableId="26B32D14" w16cex:dateUtc="2022-08-26T09:29:00Z"/>
  <w16cex:commentExtensible w16cex:durableId="26B32CFA" w16cex:dateUtc="2022-08-26T09:28:00Z"/>
  <w16cex:commentExtensible w16cex:durableId="26B32ACA" w16cex:dateUtc="2022-08-26T09:19:00Z"/>
  <w16cex:commentExtensible w16cex:durableId="26B32AF4" w16cex:dateUtc="2022-08-26T09:20:00Z"/>
  <w16cex:commentExtensible w16cex:durableId="26B32B54" w16cex:dateUtc="2022-08-26T09:21:00Z"/>
  <w16cex:commentExtensible w16cex:durableId="26B32B8E" w16cex:dateUtc="2022-08-26T09:22:00Z"/>
  <w16cex:commentExtensible w16cex:durableId="26B32B7E" w16cex:dateUtc="2022-08-26T09:22:00Z"/>
  <w16cex:commentExtensible w16cex:durableId="26B32BBC" w16cex:dateUtc="2022-08-26T09:23:00Z"/>
  <w16cex:commentExtensible w16cex:durableId="26B32BD5" w16cex:dateUtc="2022-08-26T09:24:00Z"/>
  <w16cex:commentExtensible w16cex:durableId="26B32BF0" w16cex:dateUtc="2022-08-26T09:24:00Z"/>
  <w16cex:commentExtensible w16cex:durableId="26B32C03" w16cex:dateUtc="2022-08-26T09:24:00Z"/>
  <w16cex:commentExtensible w16cex:durableId="26B32C14" w16cex:dateUtc="2022-08-26T09:25:00Z"/>
  <w16cex:commentExtensible w16cex:durableId="26B32C1F" w16cex:dateUtc="2022-08-26T09:25:00Z"/>
  <w16cex:commentExtensible w16cex:durableId="26B32C34" w16cex:dateUtc="2022-08-26T09:25:00Z"/>
  <w16cex:commentExtensible w16cex:durableId="26B32C40" w16cex:dateUtc="2022-08-26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4A2A1B" w16cid:durableId="26B32CC7"/>
  <w16cid:commentId w16cid:paraId="5CCB4260" w16cid:durableId="26B32A22"/>
  <w16cid:commentId w16cid:paraId="0CE2F47B" w16cid:durableId="26B32A6B"/>
  <w16cid:commentId w16cid:paraId="32F4714D" w16cid:durableId="26B32D14"/>
  <w16cid:commentId w16cid:paraId="5F178109" w16cid:durableId="26B32CFA"/>
  <w16cid:commentId w16cid:paraId="33682A9E" w16cid:durableId="26B32ACA"/>
  <w16cid:commentId w16cid:paraId="3D003B8C" w16cid:durableId="26B32AF4"/>
  <w16cid:commentId w16cid:paraId="3447B21A" w16cid:durableId="26B32B54"/>
  <w16cid:commentId w16cid:paraId="2CB9D003" w16cid:durableId="26B32B8E"/>
  <w16cid:commentId w16cid:paraId="24E55C20" w16cid:durableId="26B32B7E"/>
  <w16cid:commentId w16cid:paraId="7CF9A9A6" w16cid:durableId="26B32BBC"/>
  <w16cid:commentId w16cid:paraId="76BBC8D2" w16cid:durableId="26B32BD5"/>
  <w16cid:commentId w16cid:paraId="762459BC" w16cid:durableId="26B32BF0"/>
  <w16cid:commentId w16cid:paraId="2AAB16E4" w16cid:durableId="26B32C03"/>
  <w16cid:commentId w16cid:paraId="054FBC0E" w16cid:durableId="26B32C14"/>
  <w16cid:commentId w16cid:paraId="15A77A08" w16cid:durableId="26B32C1F"/>
  <w16cid:commentId w16cid:paraId="58AD76A7" w16cid:durableId="26B32C34"/>
  <w16cid:commentId w16cid:paraId="0B836305" w16cid:durableId="26B32C4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0C8" w:rsidRDefault="00E410C8" w:rsidP="006C57F6">
      <w:pPr>
        <w:spacing w:after="0" w:line="240" w:lineRule="auto"/>
      </w:pPr>
      <w:r>
        <w:separator/>
      </w:r>
    </w:p>
  </w:endnote>
  <w:endnote w:type="continuationSeparator" w:id="0">
    <w:p w:rsidR="00E410C8" w:rsidRDefault="00E410C8" w:rsidP="006C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CD2264">
        <w:pPr>
          <w:pStyle w:val="Podnojestranice"/>
          <w:jc w:val="right"/>
        </w:pPr>
        <w:r>
          <w:fldChar w:fldCharType="begin"/>
        </w:r>
        <w:r w:rsidR="00B43592">
          <w:instrText xml:space="preserve"> PAGE   \* MERGEFORMAT </w:instrText>
        </w:r>
        <w:r>
          <w:fldChar w:fldCharType="separate"/>
        </w:r>
        <w:r w:rsidR="006B5F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7F6" w:rsidRDefault="006C57F6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0C8" w:rsidRDefault="00E410C8" w:rsidP="006C57F6">
      <w:pPr>
        <w:spacing w:after="0" w:line="240" w:lineRule="auto"/>
      </w:pPr>
      <w:r>
        <w:separator/>
      </w:r>
    </w:p>
  </w:footnote>
  <w:footnote w:type="continuationSeparator" w:id="0">
    <w:p w:rsidR="00E410C8" w:rsidRDefault="00E410C8" w:rsidP="006C57F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CA8"/>
    <w:rsid w:val="00007892"/>
    <w:rsid w:val="00045C2A"/>
    <w:rsid w:val="000536B2"/>
    <w:rsid w:val="0008597E"/>
    <w:rsid w:val="00092109"/>
    <w:rsid w:val="000A6BE1"/>
    <w:rsid w:val="000A6E40"/>
    <w:rsid w:val="000B3338"/>
    <w:rsid w:val="000C0B71"/>
    <w:rsid w:val="000C53F0"/>
    <w:rsid w:val="000C7355"/>
    <w:rsid w:val="00107DCD"/>
    <w:rsid w:val="00110304"/>
    <w:rsid w:val="00111157"/>
    <w:rsid w:val="001314B3"/>
    <w:rsid w:val="00162E89"/>
    <w:rsid w:val="001646CC"/>
    <w:rsid w:val="00185E9F"/>
    <w:rsid w:val="0019272F"/>
    <w:rsid w:val="001971D6"/>
    <w:rsid w:val="001E1C89"/>
    <w:rsid w:val="001E2C1A"/>
    <w:rsid w:val="001E4FBB"/>
    <w:rsid w:val="00202CC7"/>
    <w:rsid w:val="0021726E"/>
    <w:rsid w:val="00225424"/>
    <w:rsid w:val="0025408F"/>
    <w:rsid w:val="00266779"/>
    <w:rsid w:val="002A107B"/>
    <w:rsid w:val="002B3C7A"/>
    <w:rsid w:val="002C6F90"/>
    <w:rsid w:val="002D7B49"/>
    <w:rsid w:val="002E7772"/>
    <w:rsid w:val="00344D4E"/>
    <w:rsid w:val="0034719C"/>
    <w:rsid w:val="0038198F"/>
    <w:rsid w:val="00384FCB"/>
    <w:rsid w:val="003E303A"/>
    <w:rsid w:val="003E4C3E"/>
    <w:rsid w:val="003F3386"/>
    <w:rsid w:val="00402BAE"/>
    <w:rsid w:val="0040597C"/>
    <w:rsid w:val="0045261E"/>
    <w:rsid w:val="004579F6"/>
    <w:rsid w:val="00477D03"/>
    <w:rsid w:val="00491D54"/>
    <w:rsid w:val="00494116"/>
    <w:rsid w:val="004A0215"/>
    <w:rsid w:val="005119B1"/>
    <w:rsid w:val="005356CF"/>
    <w:rsid w:val="00540844"/>
    <w:rsid w:val="0055073F"/>
    <w:rsid w:val="00560F4A"/>
    <w:rsid w:val="005758BD"/>
    <w:rsid w:val="0058645F"/>
    <w:rsid w:val="005A5A38"/>
    <w:rsid w:val="005E7BB0"/>
    <w:rsid w:val="005F2C4B"/>
    <w:rsid w:val="005F4F6B"/>
    <w:rsid w:val="00610E93"/>
    <w:rsid w:val="0064534B"/>
    <w:rsid w:val="006B449E"/>
    <w:rsid w:val="006B5F8A"/>
    <w:rsid w:val="006C57F6"/>
    <w:rsid w:val="00746153"/>
    <w:rsid w:val="00751912"/>
    <w:rsid w:val="007641E0"/>
    <w:rsid w:val="00781CA8"/>
    <w:rsid w:val="00786786"/>
    <w:rsid w:val="007B3A49"/>
    <w:rsid w:val="007B68B5"/>
    <w:rsid w:val="007F555E"/>
    <w:rsid w:val="00802038"/>
    <w:rsid w:val="0080635C"/>
    <w:rsid w:val="008109FB"/>
    <w:rsid w:val="00813146"/>
    <w:rsid w:val="0081598B"/>
    <w:rsid w:val="0086319E"/>
    <w:rsid w:val="008A33FD"/>
    <w:rsid w:val="008D6067"/>
    <w:rsid w:val="0090672E"/>
    <w:rsid w:val="009135BD"/>
    <w:rsid w:val="00933B12"/>
    <w:rsid w:val="00950887"/>
    <w:rsid w:val="00961BF2"/>
    <w:rsid w:val="009717F1"/>
    <w:rsid w:val="009721F6"/>
    <w:rsid w:val="009A58A8"/>
    <w:rsid w:val="009B2CA9"/>
    <w:rsid w:val="009C32D3"/>
    <w:rsid w:val="009F4622"/>
    <w:rsid w:val="009F78CA"/>
    <w:rsid w:val="00A20E41"/>
    <w:rsid w:val="00A265CD"/>
    <w:rsid w:val="00A33A50"/>
    <w:rsid w:val="00A57678"/>
    <w:rsid w:val="00A74426"/>
    <w:rsid w:val="00A92012"/>
    <w:rsid w:val="00AB1E84"/>
    <w:rsid w:val="00B43592"/>
    <w:rsid w:val="00B55F77"/>
    <w:rsid w:val="00B756B6"/>
    <w:rsid w:val="00B75A63"/>
    <w:rsid w:val="00BB6635"/>
    <w:rsid w:val="00BD6F11"/>
    <w:rsid w:val="00BE262D"/>
    <w:rsid w:val="00BF2D8A"/>
    <w:rsid w:val="00BF536F"/>
    <w:rsid w:val="00C050C7"/>
    <w:rsid w:val="00C06F84"/>
    <w:rsid w:val="00C300B6"/>
    <w:rsid w:val="00C7167F"/>
    <w:rsid w:val="00C732EE"/>
    <w:rsid w:val="00C7775A"/>
    <w:rsid w:val="00C9402E"/>
    <w:rsid w:val="00CC386C"/>
    <w:rsid w:val="00CD2264"/>
    <w:rsid w:val="00CD3063"/>
    <w:rsid w:val="00CF6D3B"/>
    <w:rsid w:val="00D131F2"/>
    <w:rsid w:val="00D51A58"/>
    <w:rsid w:val="00DB70E1"/>
    <w:rsid w:val="00DB7B28"/>
    <w:rsid w:val="00DD377E"/>
    <w:rsid w:val="00DE055F"/>
    <w:rsid w:val="00DF5F88"/>
    <w:rsid w:val="00E00654"/>
    <w:rsid w:val="00E35233"/>
    <w:rsid w:val="00E4103D"/>
    <w:rsid w:val="00E410C8"/>
    <w:rsid w:val="00E75B04"/>
    <w:rsid w:val="00EB11E9"/>
    <w:rsid w:val="00EF33C1"/>
    <w:rsid w:val="00F2772B"/>
    <w:rsid w:val="00F617EC"/>
    <w:rsid w:val="00F72599"/>
    <w:rsid w:val="00F73A7D"/>
    <w:rsid w:val="00FA4CDB"/>
    <w:rsid w:val="00FB1EA3"/>
    <w:rsid w:val="00FB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A8"/>
    <w:pPr>
      <w:spacing w:after="160" w:line="25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link w:val="Naslov1Char"/>
    <w:qFormat/>
    <w:rsid w:val="00CC386C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C38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C386C"/>
    <w:rPr>
      <w:rFonts w:ascii="Verdana" w:eastAsia="Times New Roman" w:hAnsi="Verdana"/>
      <w:b/>
      <w:bCs/>
      <w:kern w:val="36"/>
      <w:lang w:val="en-US" w:eastAsia="en-US"/>
    </w:rPr>
  </w:style>
  <w:style w:type="character" w:styleId="Naglaeno">
    <w:name w:val="Strong"/>
    <w:basedOn w:val="Podrazumevanifontpasusa"/>
    <w:uiPriority w:val="22"/>
    <w:qFormat/>
    <w:rsid w:val="00CC386C"/>
    <w:rPr>
      <w:b/>
      <w:bCs/>
    </w:rPr>
  </w:style>
  <w:style w:type="character" w:styleId="Naglaavanje">
    <w:name w:val="Emphasis"/>
    <w:basedOn w:val="Podrazumevanifontpasusa"/>
    <w:uiPriority w:val="20"/>
    <w:qFormat/>
    <w:rsid w:val="00CC386C"/>
    <w:rPr>
      <w:i/>
      <w:iCs/>
    </w:rPr>
  </w:style>
  <w:style w:type="paragraph" w:styleId="Bezrazmaka">
    <w:name w:val="No Spacing"/>
    <w:uiPriority w:val="1"/>
    <w:qFormat/>
    <w:rsid w:val="00CC386C"/>
    <w:pPr>
      <w:spacing w:line="276" w:lineRule="auto"/>
    </w:pPr>
    <w:rPr>
      <w:sz w:val="22"/>
      <w:szCs w:val="22"/>
      <w:lang w:eastAsia="en-US"/>
    </w:rPr>
  </w:style>
  <w:style w:type="paragraph" w:styleId="Pasussalistom">
    <w:name w:val="List Paragraph"/>
    <w:basedOn w:val="Normal"/>
    <w:uiPriority w:val="34"/>
    <w:qFormat/>
    <w:rsid w:val="00CC38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CC38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Navoenje">
    <w:name w:val="Quote"/>
    <w:basedOn w:val="Normal"/>
    <w:next w:val="Normal"/>
    <w:link w:val="NavoenjeChar"/>
    <w:uiPriority w:val="29"/>
    <w:qFormat/>
    <w:rsid w:val="00CC386C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</w:rPr>
  </w:style>
  <w:style w:type="character" w:customStyle="1" w:styleId="NavoenjeChar">
    <w:name w:val="Navođenje Char"/>
    <w:basedOn w:val="Podrazumevanifontpasusa"/>
    <w:link w:val="Navoenje"/>
    <w:uiPriority w:val="29"/>
    <w:rsid w:val="00CC386C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6C57F6"/>
    <w:rPr>
      <w:sz w:val="22"/>
      <w:szCs w:val="22"/>
      <w:lang w:val="en-US" w:eastAsia="en-US"/>
    </w:rPr>
  </w:style>
  <w:style w:type="paragraph" w:styleId="Podnojestranice">
    <w:name w:val="footer"/>
    <w:basedOn w:val="Normal"/>
    <w:link w:val="PodnojestraniceChar"/>
    <w:uiPriority w:val="99"/>
    <w:unhideWhenUsed/>
    <w:rsid w:val="006C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C57F6"/>
    <w:rPr>
      <w:sz w:val="22"/>
      <w:szCs w:val="22"/>
      <w:lang w:val="en-US" w:eastAsia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646C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46C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646CC"/>
    <w:rPr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646C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646CC"/>
    <w:rPr>
      <w:b/>
      <w:bCs/>
      <w:lang w:val="en-US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6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646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FF316-6C9A-4BDF-AA7A-DAFD6012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Tatjana Kostić</cp:lastModifiedBy>
  <cp:revision>71</cp:revision>
  <dcterms:created xsi:type="dcterms:W3CDTF">2022-08-05T09:33:00Z</dcterms:created>
  <dcterms:modified xsi:type="dcterms:W3CDTF">2022-09-01T09:13:00Z</dcterms:modified>
</cp:coreProperties>
</file>